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80CAC" w14:textId="0DF58232" w:rsidR="006E5D65" w:rsidRPr="00E960BB" w:rsidRDefault="00997F14" w:rsidP="355F4BE3">
      <w:pPr>
        <w:spacing w:line="240" w:lineRule="auto"/>
        <w:jc w:val="right"/>
        <w:rPr>
          <w:rFonts w:ascii="Corbel" w:hAnsi="Corbel"/>
          <w:i/>
          <w:iCs/>
        </w:rPr>
      </w:pPr>
      <w:r w:rsidRPr="355F4BE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55F4BE3">
        <w:rPr>
          <w:rFonts w:ascii="Corbel" w:hAnsi="Corbel"/>
          <w:i/>
          <w:iCs/>
        </w:rPr>
        <w:t xml:space="preserve">Załącznik nr </w:t>
      </w:r>
      <w:r w:rsidR="006F31E2" w:rsidRPr="355F4BE3">
        <w:rPr>
          <w:rFonts w:ascii="Corbel" w:hAnsi="Corbel"/>
          <w:i/>
          <w:iCs/>
        </w:rPr>
        <w:t>1.5</w:t>
      </w:r>
      <w:r w:rsidR="00D8678B" w:rsidRPr="355F4BE3">
        <w:rPr>
          <w:rFonts w:ascii="Corbel" w:hAnsi="Corbel"/>
          <w:i/>
          <w:iCs/>
        </w:rPr>
        <w:t xml:space="preserve"> do Zarządzenia</w:t>
      </w:r>
      <w:r w:rsidR="002A22BF" w:rsidRPr="355F4BE3">
        <w:rPr>
          <w:rFonts w:ascii="Corbel" w:hAnsi="Corbel"/>
          <w:i/>
          <w:iCs/>
        </w:rPr>
        <w:t xml:space="preserve"> Rektora UR </w:t>
      </w:r>
      <w:r w:rsidR="00CD6897" w:rsidRPr="355F4BE3">
        <w:rPr>
          <w:rFonts w:ascii="Corbel" w:hAnsi="Corbel"/>
          <w:i/>
          <w:iCs/>
        </w:rPr>
        <w:t xml:space="preserve">nr </w:t>
      </w:r>
      <w:r w:rsidR="00F37575">
        <w:rPr>
          <w:rFonts w:ascii="Corbel" w:hAnsi="Corbel"/>
          <w:i/>
          <w:iCs/>
        </w:rPr>
        <w:t>61</w:t>
      </w:r>
      <w:r w:rsidR="00F17567" w:rsidRPr="355F4BE3">
        <w:rPr>
          <w:rFonts w:ascii="Corbel" w:hAnsi="Corbel"/>
          <w:i/>
          <w:iCs/>
        </w:rPr>
        <w:t>/20</w:t>
      </w:r>
      <w:r w:rsidR="007E4758" w:rsidRPr="355F4BE3">
        <w:rPr>
          <w:rFonts w:ascii="Corbel" w:hAnsi="Corbel"/>
          <w:i/>
          <w:iCs/>
        </w:rPr>
        <w:t>2</w:t>
      </w:r>
      <w:r w:rsidR="00F37575">
        <w:rPr>
          <w:rFonts w:ascii="Corbel" w:hAnsi="Corbel"/>
          <w:i/>
          <w:iCs/>
        </w:rPr>
        <w:t>5</w:t>
      </w:r>
    </w:p>
    <w:p w14:paraId="5A1C1B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343A21" w14:textId="60E81998" w:rsidR="4690B5C6" w:rsidRDefault="4690B5C6" w:rsidP="355F4BE3">
      <w:pPr>
        <w:spacing w:after="0"/>
        <w:jc w:val="center"/>
      </w:pPr>
      <w:r w:rsidRPr="355F4BE3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58F3656B" w14:textId="223023EF" w:rsidR="4690B5C6" w:rsidRPr="00F37575" w:rsidRDefault="00F37575" w:rsidP="355F4BE3">
      <w:pPr>
        <w:spacing w:after="0"/>
        <w:jc w:val="center"/>
        <w:rPr>
          <w:b/>
          <w:bC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4690B5C6" w:rsidRPr="00F3757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DD2E02" w:rsidRPr="00F37575">
        <w:rPr>
          <w:rFonts w:ascii="Corbel" w:eastAsia="Corbel" w:hAnsi="Corbel" w:cs="Corbel"/>
          <w:b/>
          <w:bCs/>
          <w:sz w:val="24"/>
          <w:szCs w:val="24"/>
        </w:rPr>
        <w:t>5</w:t>
      </w:r>
      <w:r w:rsidR="4690B5C6" w:rsidRPr="00F37575">
        <w:rPr>
          <w:rFonts w:ascii="Corbel" w:eastAsia="Corbel" w:hAnsi="Corbel" w:cs="Corbel"/>
          <w:b/>
          <w:bCs/>
          <w:sz w:val="24"/>
          <w:szCs w:val="24"/>
        </w:rPr>
        <w:t>-20</w:t>
      </w:r>
      <w:r w:rsidR="4690B5C6" w:rsidRPr="00F37575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DD2E02" w:rsidRPr="00F37575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37DE498" w14:textId="35758A2C" w:rsidR="4690B5C6" w:rsidRDefault="4690B5C6" w:rsidP="355F4BE3">
      <w:pPr>
        <w:spacing w:after="0"/>
        <w:jc w:val="both"/>
      </w:pPr>
      <w:r w:rsidRPr="355F4BE3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r w:rsidRPr="355F4BE3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355F4BE3">
        <w:rPr>
          <w:rFonts w:ascii="Corbel" w:eastAsia="Corbel" w:hAnsi="Corbel" w:cs="Corbel"/>
          <w:sz w:val="20"/>
          <w:szCs w:val="20"/>
        </w:rPr>
        <w:t>)</w:t>
      </w:r>
    </w:p>
    <w:p w14:paraId="623224EA" w14:textId="34505705" w:rsidR="4690B5C6" w:rsidRDefault="4690B5C6" w:rsidP="355F4BE3">
      <w:pPr>
        <w:spacing w:after="0"/>
        <w:jc w:val="center"/>
      </w:pPr>
      <w:r w:rsidRPr="355F4BE3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DD2E02">
        <w:rPr>
          <w:rFonts w:ascii="Corbel" w:eastAsia="Corbel" w:hAnsi="Corbel" w:cs="Corbel"/>
          <w:b/>
          <w:bCs/>
          <w:sz w:val="24"/>
          <w:szCs w:val="24"/>
        </w:rPr>
        <w:t>5</w:t>
      </w:r>
      <w:r w:rsidRPr="355F4BE3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DD2E02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50D5B485" w14:textId="57266D14" w:rsidR="355F4BE3" w:rsidRDefault="355F4BE3" w:rsidP="355F4BE3">
      <w:pPr>
        <w:pStyle w:val="Punktygwne"/>
        <w:spacing w:before="0" w:after="0"/>
        <w:rPr>
          <w:rFonts w:ascii="Corbel" w:hAnsi="Corbel"/>
        </w:rPr>
      </w:pPr>
    </w:p>
    <w:p w14:paraId="035E54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244"/>
      </w:tblGrid>
      <w:tr w:rsidR="0085747A" w:rsidRPr="009C54AE" w14:paraId="2CCA2706" w14:textId="77777777" w:rsidTr="00F37575">
        <w:tc>
          <w:tcPr>
            <w:tcW w:w="4537" w:type="dxa"/>
            <w:vAlign w:val="center"/>
          </w:tcPr>
          <w:p w14:paraId="54D3E3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4" w:type="dxa"/>
            <w:vAlign w:val="center"/>
          </w:tcPr>
          <w:p w14:paraId="5FCBE983" w14:textId="77777777" w:rsidR="0085747A" w:rsidRPr="00F37575" w:rsidRDefault="00536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F37575">
              <w:rPr>
                <w:rFonts w:ascii="Corbel" w:hAnsi="Corbel"/>
                <w:bCs/>
                <w:sz w:val="24"/>
                <w:szCs w:val="24"/>
              </w:rPr>
              <w:t>Zróżnicowanie społeczne</w:t>
            </w:r>
          </w:p>
        </w:tc>
      </w:tr>
      <w:tr w:rsidR="0085747A" w:rsidRPr="009C54AE" w14:paraId="245B5F98" w14:textId="77777777" w:rsidTr="00F37575">
        <w:tc>
          <w:tcPr>
            <w:tcW w:w="4537" w:type="dxa"/>
            <w:vAlign w:val="center"/>
          </w:tcPr>
          <w:p w14:paraId="6247E2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4" w:type="dxa"/>
            <w:vAlign w:val="center"/>
          </w:tcPr>
          <w:p w14:paraId="7ABF9F9E" w14:textId="52042C72" w:rsidR="0085747A" w:rsidRPr="009C54AE" w:rsidRDefault="00B7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484EA9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[1]O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631A095" w14:textId="77777777" w:rsidTr="00F37575">
        <w:tc>
          <w:tcPr>
            <w:tcW w:w="4537" w:type="dxa"/>
            <w:vAlign w:val="center"/>
          </w:tcPr>
          <w:p w14:paraId="606F12F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4" w:type="dxa"/>
            <w:vAlign w:val="center"/>
          </w:tcPr>
          <w:p w14:paraId="2037C29C" w14:textId="6FB9FF5E" w:rsidR="0085747A" w:rsidRPr="009C54AE" w:rsidRDefault="00DD2E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8D9C43A" w14:textId="77777777" w:rsidTr="00F37575">
        <w:tc>
          <w:tcPr>
            <w:tcW w:w="4537" w:type="dxa"/>
            <w:vAlign w:val="center"/>
          </w:tcPr>
          <w:p w14:paraId="08EA39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4" w:type="dxa"/>
            <w:vAlign w:val="center"/>
          </w:tcPr>
          <w:p w14:paraId="1CB2F7D1" w14:textId="7539DF8F" w:rsidR="0085747A" w:rsidRPr="009C54AE" w:rsidRDefault="00735D78" w:rsidP="3BEA70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BEA70E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01D76FF5" w14:textId="77777777" w:rsidTr="00F37575">
        <w:tc>
          <w:tcPr>
            <w:tcW w:w="4537" w:type="dxa"/>
            <w:vAlign w:val="center"/>
          </w:tcPr>
          <w:p w14:paraId="75499A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4" w:type="dxa"/>
            <w:vAlign w:val="center"/>
          </w:tcPr>
          <w:p w14:paraId="23B8C12C" w14:textId="77777777" w:rsidR="0085747A" w:rsidRPr="009C54AE" w:rsidRDefault="00B559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40FE130" w14:textId="77777777" w:rsidTr="00F37575">
        <w:tc>
          <w:tcPr>
            <w:tcW w:w="4537" w:type="dxa"/>
            <w:vAlign w:val="center"/>
          </w:tcPr>
          <w:p w14:paraId="40EEBB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4" w:type="dxa"/>
            <w:vAlign w:val="center"/>
          </w:tcPr>
          <w:p w14:paraId="21A00C98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4A95977" w14:textId="77777777" w:rsidTr="00F37575">
        <w:tc>
          <w:tcPr>
            <w:tcW w:w="4537" w:type="dxa"/>
            <w:vAlign w:val="center"/>
          </w:tcPr>
          <w:p w14:paraId="403EAA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4" w:type="dxa"/>
            <w:vAlign w:val="center"/>
          </w:tcPr>
          <w:p w14:paraId="3F157153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A2B541" w14:textId="77777777" w:rsidTr="00F37575">
        <w:tc>
          <w:tcPr>
            <w:tcW w:w="4537" w:type="dxa"/>
            <w:vAlign w:val="center"/>
          </w:tcPr>
          <w:p w14:paraId="5FD9F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4" w:type="dxa"/>
            <w:vAlign w:val="center"/>
          </w:tcPr>
          <w:p w14:paraId="489906B2" w14:textId="42CC4CC7" w:rsidR="0085747A" w:rsidRPr="009C54AE" w:rsidRDefault="00484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EADAC25" w14:textId="77777777" w:rsidTr="00F37575">
        <w:tc>
          <w:tcPr>
            <w:tcW w:w="4537" w:type="dxa"/>
            <w:vAlign w:val="center"/>
          </w:tcPr>
          <w:p w14:paraId="4A1049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4" w:type="dxa"/>
            <w:vAlign w:val="center"/>
          </w:tcPr>
          <w:p w14:paraId="6DD6A610" w14:textId="48F479A7" w:rsidR="0085747A" w:rsidRPr="009C54AE" w:rsidRDefault="00484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1,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9C54AE" w14:paraId="75C0CE2B" w14:textId="77777777" w:rsidTr="00F37575">
        <w:tc>
          <w:tcPr>
            <w:tcW w:w="4537" w:type="dxa"/>
            <w:vAlign w:val="center"/>
          </w:tcPr>
          <w:p w14:paraId="47B1FC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4" w:type="dxa"/>
            <w:vAlign w:val="center"/>
          </w:tcPr>
          <w:p w14:paraId="123E293D" w14:textId="39C3E0D3" w:rsidR="0085747A" w:rsidRPr="009C54AE" w:rsidRDefault="00735D78" w:rsidP="3BEA70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BEA70E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86A923B" w14:textId="77777777" w:rsidTr="00F37575">
        <w:tc>
          <w:tcPr>
            <w:tcW w:w="4537" w:type="dxa"/>
            <w:vAlign w:val="center"/>
          </w:tcPr>
          <w:p w14:paraId="00B22C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4" w:type="dxa"/>
            <w:vAlign w:val="center"/>
          </w:tcPr>
          <w:p w14:paraId="4E66CA45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2A5D195" w14:textId="77777777" w:rsidTr="00F37575">
        <w:tc>
          <w:tcPr>
            <w:tcW w:w="4537" w:type="dxa"/>
            <w:vAlign w:val="center"/>
          </w:tcPr>
          <w:p w14:paraId="0B78C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4" w:type="dxa"/>
            <w:vAlign w:val="center"/>
          </w:tcPr>
          <w:p w14:paraId="344D403A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09831C5A" w14:textId="77777777" w:rsidTr="00F37575">
        <w:tc>
          <w:tcPr>
            <w:tcW w:w="4537" w:type="dxa"/>
            <w:vAlign w:val="center"/>
          </w:tcPr>
          <w:p w14:paraId="7E65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4" w:type="dxa"/>
            <w:vAlign w:val="center"/>
          </w:tcPr>
          <w:p w14:paraId="2820B316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05E3558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5401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BD97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5C86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="00015B8F" w:rsidRPr="009C54AE" w14:paraId="20127CC8" w14:textId="77777777" w:rsidTr="355F4BE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62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E357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BA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0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58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E2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1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5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F4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B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39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8505E1" w14:textId="77777777" w:rsidTr="355F4BE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DA01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0792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3027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0E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7A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F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1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A9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68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1008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13F76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4FC2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B3D35" w14:textId="543017BF" w:rsidR="0085747A" w:rsidRPr="009C54AE" w:rsidRDefault="2B474ADA" w:rsidP="355F4BE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55F4BE3">
        <w:rPr>
          <w:rFonts w:ascii="Corbel" w:eastAsia="MS Gothic" w:hAnsi="Corbel" w:cs="MS Gothic"/>
          <w:b w:val="0"/>
        </w:rPr>
        <w:t xml:space="preserve"> </w:t>
      </w:r>
      <w:r w:rsidR="004970DD" w:rsidRPr="355F4BE3">
        <w:rPr>
          <w:rFonts w:ascii="Corbel" w:eastAsia="MS Gothic" w:hAnsi="Corbel" w:cs="MS Gothic"/>
          <w:b w:val="0"/>
        </w:rPr>
        <w:t>X</w:t>
      </w:r>
      <w:r w:rsidR="0085747A" w:rsidRPr="355F4BE3">
        <w:rPr>
          <w:rFonts w:ascii="Corbel" w:hAnsi="Corbel"/>
          <w:b w:val="0"/>
          <w:smallCaps w:val="0"/>
        </w:rPr>
        <w:t xml:space="preserve"> zajęcia w formie tradycyjnej </w:t>
      </w:r>
    </w:p>
    <w:p w14:paraId="0D9811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E2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310DC" w14:textId="082697A0" w:rsidR="00E22FBC" w:rsidRPr="009C54AE" w:rsidRDefault="00E22FBC" w:rsidP="355F4B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55F4BE3">
        <w:rPr>
          <w:rFonts w:ascii="Corbel" w:hAnsi="Corbel"/>
          <w:smallCaps w:val="0"/>
        </w:rPr>
        <w:t xml:space="preserve">1.3 </w:t>
      </w:r>
      <w:r>
        <w:tab/>
      </w:r>
      <w:r w:rsidRPr="355F4BE3">
        <w:rPr>
          <w:rFonts w:ascii="Corbel" w:hAnsi="Corbel"/>
          <w:smallCaps w:val="0"/>
        </w:rPr>
        <w:t>For</w:t>
      </w:r>
      <w:r w:rsidR="00445970" w:rsidRPr="355F4BE3">
        <w:rPr>
          <w:rFonts w:ascii="Corbel" w:hAnsi="Corbel"/>
          <w:smallCaps w:val="0"/>
        </w:rPr>
        <w:t xml:space="preserve">ma zaliczenia przedmiotu </w:t>
      </w:r>
      <w:r w:rsidRPr="355F4BE3">
        <w:rPr>
          <w:rFonts w:ascii="Corbel" w:hAnsi="Corbel"/>
          <w:smallCaps w:val="0"/>
        </w:rPr>
        <w:t xml:space="preserve">(z toku) </w:t>
      </w:r>
      <w:r w:rsidRPr="355F4BE3">
        <w:rPr>
          <w:rFonts w:ascii="Corbel" w:hAnsi="Corbel"/>
          <w:b w:val="0"/>
          <w:smallCaps w:val="0"/>
        </w:rPr>
        <w:t>(egzamin, zaliczenie z oceną, zaliczenie bez oceny)</w:t>
      </w:r>
    </w:p>
    <w:p w14:paraId="2D7A8F8E" w14:textId="77777777" w:rsidR="009C54AE" w:rsidRPr="00596CDD" w:rsidRDefault="00CA7EC6" w:rsidP="00596CD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596CDD">
        <w:rPr>
          <w:rFonts w:ascii="Corbel" w:hAnsi="Corbel"/>
          <w:sz w:val="24"/>
          <w:szCs w:val="24"/>
        </w:rPr>
        <w:t>Egzamin i z</w:t>
      </w:r>
      <w:r w:rsidR="004970DD" w:rsidRPr="00596CDD">
        <w:rPr>
          <w:rFonts w:ascii="Corbel" w:hAnsi="Corbel"/>
          <w:sz w:val="24"/>
          <w:szCs w:val="24"/>
        </w:rPr>
        <w:t>aliczenie z oceną</w:t>
      </w:r>
    </w:p>
    <w:p w14:paraId="51E206F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1028C" w14:textId="513E2BDF" w:rsidR="00E960BB" w:rsidRDefault="0085747A" w:rsidP="3BEA70E7">
      <w:pPr>
        <w:pStyle w:val="Punktygwne"/>
        <w:spacing w:before="0" w:after="0"/>
        <w:rPr>
          <w:rFonts w:ascii="Corbel" w:hAnsi="Corbel"/>
        </w:rPr>
      </w:pPr>
      <w:r w:rsidRPr="3BEA70E7">
        <w:rPr>
          <w:rFonts w:ascii="Corbel" w:hAnsi="Corbel"/>
        </w:rPr>
        <w:t xml:space="preserve">2.Wymagania wstępne </w:t>
      </w:r>
    </w:p>
    <w:p w14:paraId="5925F6F5" w14:textId="77777777" w:rsidR="00735D78" w:rsidRPr="009C54AE" w:rsidRDefault="00735D7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276844" w14:textId="77777777" w:rsidTr="3BEA70E7">
        <w:tc>
          <w:tcPr>
            <w:tcW w:w="9670" w:type="dxa"/>
          </w:tcPr>
          <w:p w14:paraId="2FBB653B" w14:textId="7F5A82BE" w:rsidR="0085747A" w:rsidRPr="009C54AE" w:rsidRDefault="004970DD" w:rsidP="3BEA70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BEA70E7">
              <w:rPr>
                <w:rFonts w:ascii="Corbel" w:hAnsi="Corbel"/>
                <w:b w:val="0"/>
                <w:smallCaps w:val="0"/>
                <w:color w:val="000000" w:themeColor="text1"/>
              </w:rPr>
              <w:t>Wstęp do socjologii</w:t>
            </w:r>
          </w:p>
        </w:tc>
      </w:tr>
    </w:tbl>
    <w:p w14:paraId="59D7DE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A3DB7C" w14:textId="25A0C97C" w:rsidR="355F4BE3" w:rsidRDefault="355F4BE3">
      <w:r>
        <w:br w:type="page"/>
      </w:r>
    </w:p>
    <w:p w14:paraId="49897B16" w14:textId="10E42530" w:rsidR="0085747A" w:rsidRPr="00C05F44" w:rsidRDefault="0071620A" w:rsidP="355F4BE3">
      <w:pPr>
        <w:pStyle w:val="Punktygwne"/>
        <w:spacing w:before="0" w:after="0"/>
        <w:rPr>
          <w:rFonts w:ascii="Corbel" w:hAnsi="Corbel"/>
        </w:rPr>
      </w:pPr>
      <w:r w:rsidRPr="355F4BE3">
        <w:rPr>
          <w:rFonts w:ascii="Corbel" w:hAnsi="Corbel"/>
        </w:rPr>
        <w:lastRenderedPageBreak/>
        <w:t>3.</w:t>
      </w:r>
      <w:r w:rsidR="0085747A" w:rsidRPr="355F4BE3">
        <w:rPr>
          <w:rFonts w:ascii="Corbel" w:hAnsi="Corbel"/>
        </w:rPr>
        <w:t xml:space="preserve"> </w:t>
      </w:r>
      <w:r w:rsidR="00A84C85" w:rsidRPr="355F4BE3">
        <w:rPr>
          <w:rFonts w:ascii="Corbel" w:hAnsi="Corbel"/>
        </w:rPr>
        <w:t>cele, efekty uczenia się</w:t>
      </w:r>
      <w:r w:rsidR="0085747A" w:rsidRPr="355F4BE3">
        <w:rPr>
          <w:rFonts w:ascii="Corbel" w:hAnsi="Corbel"/>
        </w:rPr>
        <w:t>, treści Programowe i stosowane metody Dydaktyczne</w:t>
      </w:r>
    </w:p>
    <w:p w14:paraId="3A43E7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0901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6405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511C" w:rsidRPr="009C54AE" w14:paraId="26187247" w14:textId="77777777" w:rsidTr="000E511C">
        <w:tc>
          <w:tcPr>
            <w:tcW w:w="851" w:type="dxa"/>
            <w:vAlign w:val="center"/>
          </w:tcPr>
          <w:p w14:paraId="075E8D71" w14:textId="77777777" w:rsidR="000E511C" w:rsidRPr="009C54AE" w:rsidRDefault="000E51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64E0FF" w14:textId="77777777" w:rsidR="000E511C" w:rsidRPr="005F5DFF" w:rsidRDefault="00DB6021" w:rsidP="00127E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znaczeniem</w:t>
            </w:r>
            <w:r w:rsidR="000E511C" w:rsidRPr="005F5DF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59E0">
              <w:rPr>
                <w:rFonts w:ascii="Corbel" w:hAnsi="Corbel"/>
                <w:b w:val="0"/>
                <w:sz w:val="24"/>
                <w:szCs w:val="24"/>
              </w:rPr>
              <w:t xml:space="preserve">zróżnicowania i </w:t>
            </w:r>
            <w:r w:rsidR="000E511C" w:rsidRPr="005F5DFF">
              <w:rPr>
                <w:rFonts w:ascii="Corbel" w:hAnsi="Corbel"/>
                <w:b w:val="0"/>
                <w:sz w:val="24"/>
                <w:szCs w:val="24"/>
              </w:rPr>
              <w:t>nierówności społecznych.</w:t>
            </w:r>
          </w:p>
        </w:tc>
      </w:tr>
      <w:tr w:rsidR="000E511C" w:rsidRPr="009C54AE" w14:paraId="683C42D9" w14:textId="77777777" w:rsidTr="000E511C">
        <w:tc>
          <w:tcPr>
            <w:tcW w:w="851" w:type="dxa"/>
            <w:vAlign w:val="center"/>
          </w:tcPr>
          <w:p w14:paraId="12E4C6E4" w14:textId="77777777" w:rsidR="000E511C" w:rsidRPr="009C54AE" w:rsidRDefault="000E511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DAEDC09" w14:textId="09CFEE10" w:rsidR="000E511C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Wzbudzenie zainteresowania </w:t>
            </w:r>
            <w:r w:rsidR="000E511C" w:rsidRPr="00E7060E">
              <w:rPr>
                <w:rFonts w:ascii="Corbel" w:hAnsi="Corbel"/>
                <w:sz w:val="24"/>
                <w:szCs w:val="24"/>
              </w:rPr>
              <w:t>problematyką zróżnicowania na płaszczyźnie ekonomicznej, społecznej, politycznej i kulturowej.</w:t>
            </w:r>
          </w:p>
        </w:tc>
      </w:tr>
      <w:tr w:rsidR="000E511C" w:rsidRPr="009C54AE" w14:paraId="70ED2804" w14:textId="77777777" w:rsidTr="000E511C">
        <w:tc>
          <w:tcPr>
            <w:tcW w:w="851" w:type="dxa"/>
            <w:vAlign w:val="center"/>
          </w:tcPr>
          <w:p w14:paraId="6ADD6927" w14:textId="77777777" w:rsidR="000E511C" w:rsidRPr="009C54AE" w:rsidRDefault="000E51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4B17F3B4" w14:textId="77777777" w:rsidR="000E511C" w:rsidRPr="005F5DFF" w:rsidRDefault="000E511C" w:rsidP="00127E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DFF">
              <w:rPr>
                <w:rFonts w:ascii="Corbel" w:hAnsi="Corbel"/>
                <w:b w:val="0"/>
                <w:sz w:val="24"/>
                <w:szCs w:val="24"/>
              </w:rPr>
              <w:t xml:space="preserve">Przybliżenie studentom konsekwencji pauperyzacji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społecznej</w:t>
            </w:r>
            <w:r w:rsidR="00DB6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52503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CD03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CD3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D0C58E8" w14:textId="77777777" w:rsidTr="0071620A">
        <w:tc>
          <w:tcPr>
            <w:tcW w:w="1701" w:type="dxa"/>
            <w:vAlign w:val="center"/>
          </w:tcPr>
          <w:p w14:paraId="447C15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5348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1D53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060E" w:rsidRPr="009C54AE" w14:paraId="2423EF15" w14:textId="77777777" w:rsidTr="005E6E85">
        <w:tc>
          <w:tcPr>
            <w:tcW w:w="1701" w:type="dxa"/>
          </w:tcPr>
          <w:p w14:paraId="3DBBB6A4" w14:textId="77777777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21A37A" w14:textId="5B6193BE" w:rsidR="00E7060E" w:rsidRPr="009C54A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terminologię socjologiczną z zakresu nierówności społecznych. </w:t>
            </w:r>
          </w:p>
        </w:tc>
        <w:tc>
          <w:tcPr>
            <w:tcW w:w="1873" w:type="dxa"/>
          </w:tcPr>
          <w:p w14:paraId="3D84A111" w14:textId="11384831" w:rsidR="00E7060E" w:rsidRPr="009C54A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E7060E" w:rsidRPr="009C54AE" w14:paraId="2F2F63E4" w14:textId="77777777" w:rsidTr="005E6E85">
        <w:tc>
          <w:tcPr>
            <w:tcW w:w="1701" w:type="dxa"/>
          </w:tcPr>
          <w:p w14:paraId="1197AD4F" w14:textId="77777777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9EB35F" w14:textId="21418678" w:rsidR="00E7060E" w:rsidRPr="009C54A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różne rodzaje struktur i instytucji społecznych zajmujące się nierównościami społecznymi.</w:t>
            </w:r>
          </w:p>
        </w:tc>
        <w:tc>
          <w:tcPr>
            <w:tcW w:w="1873" w:type="dxa"/>
          </w:tcPr>
          <w:p w14:paraId="14A5941A" w14:textId="4BA8C9F1" w:rsidR="00E7060E" w:rsidRPr="009C54A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E7060E" w:rsidRPr="009C54AE" w14:paraId="360EF0B7" w14:textId="77777777" w:rsidTr="005E6E85">
        <w:tc>
          <w:tcPr>
            <w:tcW w:w="1701" w:type="dxa"/>
          </w:tcPr>
          <w:p w14:paraId="722AB725" w14:textId="7B0EE4B5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10717" w14:textId="44D8BC9A" w:rsidR="00E7060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rozwiązuje konkretne zadania dotyczące nierówności społecznych z zastosowaniem systemów normatywnych oraz wybranych norm i reguł. </w:t>
            </w:r>
          </w:p>
        </w:tc>
        <w:tc>
          <w:tcPr>
            <w:tcW w:w="1873" w:type="dxa"/>
          </w:tcPr>
          <w:p w14:paraId="3B469C54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1EE8195C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9F8E9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7060E" w:rsidRPr="009C54AE" w14:paraId="5C30B289" w14:textId="77777777" w:rsidTr="005E6E85">
        <w:tc>
          <w:tcPr>
            <w:tcW w:w="1701" w:type="dxa"/>
          </w:tcPr>
          <w:p w14:paraId="244CB427" w14:textId="0E2AD307" w:rsidR="00E7060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DA81077" w14:textId="57B2F84F" w:rsidR="00E7060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przewodzić i pracować w grupie oraz jest gotów do równego traktowania jej członków.</w:t>
            </w:r>
          </w:p>
        </w:tc>
        <w:tc>
          <w:tcPr>
            <w:tcW w:w="1873" w:type="dxa"/>
          </w:tcPr>
          <w:p w14:paraId="238C65F8" w14:textId="2AE673B3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817EF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7360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EF8F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505CB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18A9A8" w14:textId="77777777" w:rsidTr="00923D7D">
        <w:tc>
          <w:tcPr>
            <w:tcW w:w="9639" w:type="dxa"/>
          </w:tcPr>
          <w:p w14:paraId="360099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511C" w:rsidRPr="00E7060E" w14:paraId="4D06D00B" w14:textId="77777777" w:rsidTr="00923D7D">
        <w:tc>
          <w:tcPr>
            <w:tcW w:w="9639" w:type="dxa"/>
          </w:tcPr>
          <w:p w14:paraId="5D31729D" w14:textId="2F256F50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Geneza zróżnicowania i nierówności społecznych </w:t>
            </w:r>
          </w:p>
        </w:tc>
      </w:tr>
      <w:tr w:rsidR="000E511C" w:rsidRPr="00E7060E" w14:paraId="4A0BC134" w14:textId="77777777" w:rsidTr="00923D7D">
        <w:tc>
          <w:tcPr>
            <w:tcW w:w="9639" w:type="dxa"/>
          </w:tcPr>
          <w:p w14:paraId="19681C20" w14:textId="4A2C0A0F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Zagadnienie ubóstwa i jego formy </w:t>
            </w:r>
          </w:p>
        </w:tc>
      </w:tr>
      <w:tr w:rsidR="000E511C" w:rsidRPr="00E7060E" w14:paraId="53DA1C08" w14:textId="77777777" w:rsidTr="00923D7D">
        <w:tc>
          <w:tcPr>
            <w:tcW w:w="9639" w:type="dxa"/>
          </w:tcPr>
          <w:p w14:paraId="3FFFCFF7" w14:textId="07ECD940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transformacji ustrojowej na zjawisko ubóstwa w Polsce </w:t>
            </w:r>
          </w:p>
        </w:tc>
      </w:tr>
      <w:tr w:rsidR="000E511C" w:rsidRPr="00E7060E" w14:paraId="494AA2C7" w14:textId="77777777" w:rsidTr="00923D7D">
        <w:tc>
          <w:tcPr>
            <w:tcW w:w="9639" w:type="dxa"/>
          </w:tcPr>
          <w:p w14:paraId="71724EEC" w14:textId="24572AF8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Uczestnictwo w życiu publicznym a nierówności społeczne </w:t>
            </w:r>
          </w:p>
        </w:tc>
      </w:tr>
      <w:tr w:rsidR="000E511C" w:rsidRPr="00E7060E" w14:paraId="536D0B17" w14:textId="77777777" w:rsidTr="00923D7D">
        <w:tc>
          <w:tcPr>
            <w:tcW w:w="9639" w:type="dxa"/>
          </w:tcPr>
          <w:p w14:paraId="4F538DA0" w14:textId="3F1820D8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Rola zróżnicowania społecznego w edukacji </w:t>
            </w:r>
          </w:p>
        </w:tc>
      </w:tr>
      <w:tr w:rsidR="000E511C" w:rsidRPr="00E7060E" w14:paraId="136EBE8B" w14:textId="77777777" w:rsidTr="00923D7D">
        <w:tc>
          <w:tcPr>
            <w:tcW w:w="9639" w:type="dxa"/>
          </w:tcPr>
          <w:p w14:paraId="194F54A3" w14:textId="1BB0D384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Doświadczanie nierówności doświadczanej przez osoby niepełnosprawne </w:t>
            </w:r>
          </w:p>
        </w:tc>
      </w:tr>
      <w:tr w:rsidR="000E511C" w:rsidRPr="00E7060E" w14:paraId="393E3D20" w14:textId="77777777" w:rsidTr="00923D7D">
        <w:tc>
          <w:tcPr>
            <w:tcW w:w="9639" w:type="dxa"/>
          </w:tcPr>
          <w:p w14:paraId="1A909F5C" w14:textId="69AF28A5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według kryterium płci </w:t>
            </w:r>
          </w:p>
        </w:tc>
      </w:tr>
    </w:tbl>
    <w:p w14:paraId="23BBD10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4E38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A9398" w14:textId="77777777" w:rsidR="0085747A" w:rsidRPr="009C54AE" w:rsidRDefault="0085747A" w:rsidP="355F4BE3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0793944" w14:textId="77777777" w:rsidTr="00923D7D">
        <w:tc>
          <w:tcPr>
            <w:tcW w:w="9639" w:type="dxa"/>
          </w:tcPr>
          <w:p w14:paraId="725CE2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511C" w:rsidRPr="00E7060E" w14:paraId="34D17723" w14:textId="77777777" w:rsidTr="00923D7D">
        <w:tc>
          <w:tcPr>
            <w:tcW w:w="9639" w:type="dxa"/>
          </w:tcPr>
          <w:p w14:paraId="7596CA07" w14:textId="53E6D894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 erze globalizacji </w:t>
            </w:r>
          </w:p>
        </w:tc>
      </w:tr>
      <w:tr w:rsidR="000E511C" w:rsidRPr="00E7060E" w14:paraId="0759B778" w14:textId="77777777" w:rsidTr="00923D7D">
        <w:tc>
          <w:tcPr>
            <w:tcW w:w="9639" w:type="dxa"/>
          </w:tcPr>
          <w:p w14:paraId="62D458A6" w14:textId="5A0F8021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w dostępie do opieki zdrowotnej </w:t>
            </w:r>
          </w:p>
        </w:tc>
      </w:tr>
      <w:tr w:rsidR="000E511C" w:rsidRPr="00E7060E" w14:paraId="0BE91B2A" w14:textId="77777777" w:rsidTr="00923D7D">
        <w:tc>
          <w:tcPr>
            <w:tcW w:w="9639" w:type="dxa"/>
          </w:tcPr>
          <w:p w14:paraId="17E01DEF" w14:textId="1FB34E14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Znaczenie nierówności interpersonalnych </w:t>
            </w:r>
          </w:p>
        </w:tc>
      </w:tr>
      <w:tr w:rsidR="000E511C" w:rsidRPr="00E7060E" w14:paraId="5CF75D1A" w14:textId="77777777" w:rsidTr="00923D7D">
        <w:tc>
          <w:tcPr>
            <w:tcW w:w="9639" w:type="dxa"/>
          </w:tcPr>
          <w:p w14:paraId="08C3DCB9" w14:textId="3CC711CF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migracji na zjawisko wykluczenia społecznego </w:t>
            </w:r>
          </w:p>
        </w:tc>
      </w:tr>
      <w:tr w:rsidR="000E511C" w:rsidRPr="00E7060E" w14:paraId="704DC8D3" w14:textId="77777777" w:rsidTr="00923D7D">
        <w:tc>
          <w:tcPr>
            <w:tcW w:w="9639" w:type="dxa"/>
          </w:tcPr>
          <w:p w14:paraId="18BB9B9E" w14:textId="3C03030C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społeczne, a wiek </w:t>
            </w:r>
          </w:p>
        </w:tc>
      </w:tr>
    </w:tbl>
    <w:p w14:paraId="731E2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50838" w14:textId="05993BAB" w:rsidR="355F4BE3" w:rsidRDefault="355F4BE3">
      <w:r>
        <w:br w:type="page"/>
      </w:r>
    </w:p>
    <w:p w14:paraId="6763C1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1BAE2F" w14:textId="77777777" w:rsidR="006146B0" w:rsidRPr="00153C41" w:rsidRDefault="006146B0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FF61EF5" w14:textId="77777777" w:rsidR="0085747A" w:rsidRDefault="006146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300E8DB3" w14:textId="77777777" w:rsidR="006146B0" w:rsidRPr="009C54AE" w:rsidRDefault="006146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</w:p>
    <w:p w14:paraId="395EC6B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97D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41DBA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94D49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AC51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20AA55" w14:textId="77777777" w:rsidTr="00C05F44">
        <w:tc>
          <w:tcPr>
            <w:tcW w:w="1985" w:type="dxa"/>
            <w:vAlign w:val="center"/>
          </w:tcPr>
          <w:p w14:paraId="1FBD127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799A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2F8A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E5392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CE1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E511C" w:rsidRPr="009C54AE" w14:paraId="35C2F23B" w14:textId="77777777" w:rsidTr="00C05F44">
        <w:tc>
          <w:tcPr>
            <w:tcW w:w="1985" w:type="dxa"/>
          </w:tcPr>
          <w:p w14:paraId="47338287" w14:textId="5C3E9209" w:rsidR="000E511C" w:rsidRPr="00E7060E" w:rsidRDefault="00E7060E" w:rsidP="00E7060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="000E511C" w:rsidRPr="00E7060E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E23546E" w14:textId="2205A807" w:rsidR="000E511C" w:rsidRPr="00AD23D2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AD23D2" w:rsidRPr="00AD23D2"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4C6ABC34" w14:textId="5823DDD1" w:rsidR="000E511C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7060E" w:rsidRPr="009C54AE" w14:paraId="18706420" w14:textId="77777777" w:rsidTr="00C05F44">
        <w:tc>
          <w:tcPr>
            <w:tcW w:w="1985" w:type="dxa"/>
          </w:tcPr>
          <w:p w14:paraId="250A9C99" w14:textId="0B8D013E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232652E7" w14:textId="38D85DA5" w:rsidR="00E7060E" w:rsidRPr="00AD23D2" w:rsidRDefault="00AD23D2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 xml:space="preserve">Kolokwium pisemne </w:t>
            </w:r>
          </w:p>
        </w:tc>
        <w:tc>
          <w:tcPr>
            <w:tcW w:w="2126" w:type="dxa"/>
          </w:tcPr>
          <w:p w14:paraId="10474009" w14:textId="60E4363B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7060E" w:rsidRPr="009C54AE" w14:paraId="1BDC2FE0" w14:textId="77777777" w:rsidTr="00C05F44">
        <w:tc>
          <w:tcPr>
            <w:tcW w:w="1985" w:type="dxa"/>
          </w:tcPr>
          <w:p w14:paraId="6BB9ACD5" w14:textId="1EFD4E83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4D2859DE" w14:textId="5316B8FF" w:rsidR="00E7060E" w:rsidRPr="00AD23D2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>Obserwacja w trakcie analizowania tekstów z dyskusją</w:t>
            </w:r>
          </w:p>
        </w:tc>
        <w:tc>
          <w:tcPr>
            <w:tcW w:w="2126" w:type="dxa"/>
          </w:tcPr>
          <w:p w14:paraId="200C8878" w14:textId="702FF8C3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7060E" w:rsidRPr="009C54AE" w14:paraId="74702A14" w14:textId="77777777" w:rsidTr="00C05F44">
        <w:tc>
          <w:tcPr>
            <w:tcW w:w="1985" w:type="dxa"/>
          </w:tcPr>
          <w:p w14:paraId="364A4AC2" w14:textId="4EAA7CE7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B22D0A3" w14:textId="7B3E382E" w:rsidR="00E7060E" w:rsidRPr="00AD23D2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>Obserwacja w trakcie rozwiązywania postawionych problemów badawczych</w:t>
            </w:r>
          </w:p>
        </w:tc>
        <w:tc>
          <w:tcPr>
            <w:tcW w:w="2126" w:type="dxa"/>
          </w:tcPr>
          <w:p w14:paraId="61AAE716" w14:textId="7B675130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DB560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A7D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F6E3F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D10E78" w14:textId="77777777" w:rsidTr="00923D7D">
        <w:tc>
          <w:tcPr>
            <w:tcW w:w="9670" w:type="dxa"/>
          </w:tcPr>
          <w:p w14:paraId="6497C524" w14:textId="1A50DFC7" w:rsidR="00AD23D2" w:rsidRPr="00F4418C" w:rsidRDefault="00AD23D2" w:rsidP="00AD23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z egzaminu/kolokwium jest sumą uzyskanych punktów procentowych wg następujących kryteriów:  </w:t>
            </w:r>
          </w:p>
          <w:p w14:paraId="2D72E725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91% - 100% (5.0) </w:t>
            </w:r>
          </w:p>
          <w:p w14:paraId="2C1A53F4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82% - 90% (4.5) </w:t>
            </w:r>
          </w:p>
          <w:p w14:paraId="0913857F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73% - 81% (4.0) </w:t>
            </w:r>
          </w:p>
          <w:p w14:paraId="4CF5020C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64% - 72% (3.5) </w:t>
            </w:r>
          </w:p>
          <w:p w14:paraId="6E5C66F0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55% - 63% (3.0) </w:t>
            </w:r>
          </w:p>
          <w:p w14:paraId="69E60A8F" w14:textId="398A8C1D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</w:t>
            </w:r>
            <w:r>
              <w:rPr>
                <w:rFonts w:ascii="Corbel" w:hAnsi="Corbel"/>
                <w:sz w:val="24"/>
                <w:szCs w:val="24"/>
              </w:rPr>
              <w:t>poniżej</w:t>
            </w:r>
            <w:r w:rsidRPr="00F4418C">
              <w:rPr>
                <w:rFonts w:ascii="Corbel" w:hAnsi="Corbel"/>
                <w:sz w:val="24"/>
                <w:szCs w:val="24"/>
              </w:rPr>
              <w:t xml:space="preserve"> 55% (2.0)</w:t>
            </w:r>
          </w:p>
          <w:p w14:paraId="5AE24DD7" w14:textId="223C5093" w:rsidR="0085747A" w:rsidRPr="009C54AE" w:rsidRDefault="0085747A" w:rsidP="00E7060E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</w:p>
        </w:tc>
      </w:tr>
    </w:tbl>
    <w:p w14:paraId="0D24D1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63F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483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AB0122" w14:textId="77777777" w:rsidTr="003E1941">
        <w:tc>
          <w:tcPr>
            <w:tcW w:w="4962" w:type="dxa"/>
            <w:vAlign w:val="center"/>
          </w:tcPr>
          <w:p w14:paraId="3B2D26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2F17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283F46" w14:textId="77777777" w:rsidTr="00923D7D">
        <w:tc>
          <w:tcPr>
            <w:tcW w:w="4962" w:type="dxa"/>
          </w:tcPr>
          <w:p w14:paraId="5E5780A4" w14:textId="31DCC71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F3C70E" w14:textId="054D976D" w:rsidR="0085747A" w:rsidRPr="009C54AE" w:rsidRDefault="00E7060E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98B3CB2" w14:textId="77777777" w:rsidTr="00923D7D">
        <w:tc>
          <w:tcPr>
            <w:tcW w:w="4962" w:type="dxa"/>
          </w:tcPr>
          <w:p w14:paraId="77103C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EB96F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0C3CF5" w14:textId="77777777" w:rsidR="00C61DC5" w:rsidRPr="009C54AE" w:rsidRDefault="000E511C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7366382" w14:textId="77777777" w:rsidTr="00923D7D">
        <w:tc>
          <w:tcPr>
            <w:tcW w:w="4962" w:type="dxa"/>
          </w:tcPr>
          <w:p w14:paraId="6DA473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E51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744C7" w14:textId="5DCEB04A" w:rsidR="00C61DC5" w:rsidRPr="009C54AE" w:rsidRDefault="00E7060E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5DC7C563" w14:textId="77777777" w:rsidTr="00923D7D">
        <w:tc>
          <w:tcPr>
            <w:tcW w:w="4962" w:type="dxa"/>
          </w:tcPr>
          <w:p w14:paraId="4C9424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3DBEA6" w14:textId="77777777" w:rsidR="0085747A" w:rsidRPr="009C54AE" w:rsidRDefault="000E511C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A8DD284" w14:textId="77777777" w:rsidTr="00923D7D">
        <w:tc>
          <w:tcPr>
            <w:tcW w:w="4962" w:type="dxa"/>
          </w:tcPr>
          <w:p w14:paraId="53EC54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61AF46" w14:textId="77777777" w:rsidR="0085747A" w:rsidRPr="009C54AE" w:rsidRDefault="000E511C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D1F3B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804E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866AC" w14:textId="207FF2E4" w:rsidR="0085747A" w:rsidRPr="009C54AE" w:rsidRDefault="00735D78" w:rsidP="355F4BE3">
      <w:pPr>
        <w:pStyle w:val="Punktygwne"/>
        <w:spacing w:before="0" w:after="0"/>
        <w:rPr>
          <w:rFonts w:ascii="Corbel" w:hAnsi="Corbel"/>
          <w:smallCaps w:val="0"/>
        </w:rPr>
      </w:pPr>
      <w:ins w:id="0" w:author="Anna Pikus" w:date="2023-08-23T13:11:00Z">
        <w:r>
          <w:rPr>
            <w:rFonts w:ascii="Corbel" w:hAnsi="Corbel"/>
            <w:smallCaps w:val="0"/>
            <w:szCs w:val="24"/>
          </w:rPr>
          <w:br w:type="column"/>
        </w:r>
      </w:ins>
      <w:r w:rsidR="0071620A" w:rsidRPr="355F4BE3">
        <w:rPr>
          <w:rFonts w:ascii="Corbel" w:hAnsi="Corbel"/>
          <w:smallCaps w:val="0"/>
        </w:rPr>
        <w:lastRenderedPageBreak/>
        <w:t xml:space="preserve">6. </w:t>
      </w:r>
      <w:r w:rsidR="0085747A" w:rsidRPr="355F4BE3">
        <w:rPr>
          <w:rFonts w:ascii="Corbel" w:hAnsi="Corbel"/>
          <w:smallCaps w:val="0"/>
        </w:rPr>
        <w:t>PRAKTYKI ZAWO</w:t>
      </w:r>
      <w:r w:rsidR="009D3F3B" w:rsidRPr="355F4BE3">
        <w:rPr>
          <w:rFonts w:ascii="Corbel" w:hAnsi="Corbel"/>
          <w:smallCaps w:val="0"/>
        </w:rPr>
        <w:t>DOWE W RAMACH PRZEDMIOTU</w:t>
      </w:r>
    </w:p>
    <w:p w14:paraId="3567A4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F68F72" w14:textId="77777777" w:rsidTr="355F4BE3">
        <w:trPr>
          <w:trHeight w:val="397"/>
        </w:trPr>
        <w:tc>
          <w:tcPr>
            <w:tcW w:w="3544" w:type="dxa"/>
          </w:tcPr>
          <w:p w14:paraId="640DA9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2E0805" w14:textId="77777777" w:rsidR="0085747A" w:rsidRPr="009C54AE" w:rsidRDefault="000E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E11314" w14:textId="77777777" w:rsidTr="355F4BE3">
        <w:trPr>
          <w:trHeight w:val="397"/>
        </w:trPr>
        <w:tc>
          <w:tcPr>
            <w:tcW w:w="3544" w:type="dxa"/>
          </w:tcPr>
          <w:p w14:paraId="20E9C3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105D88" w14:textId="77777777" w:rsidR="0085747A" w:rsidRPr="009C54AE" w:rsidRDefault="000E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A5DC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A4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D690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80F1F" w14:paraId="1D14ACE5" w14:textId="77777777" w:rsidTr="355F4BE3">
        <w:trPr>
          <w:trHeight w:val="397"/>
        </w:trPr>
        <w:tc>
          <w:tcPr>
            <w:tcW w:w="7513" w:type="dxa"/>
          </w:tcPr>
          <w:p w14:paraId="0584B232" w14:textId="77777777" w:rsidR="0085747A" w:rsidRPr="00580F1F" w:rsidRDefault="0085747A" w:rsidP="00E7060E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355F4BE3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280033D" w14:textId="187D9778" w:rsidR="355F4BE3" w:rsidRDefault="355F4BE3" w:rsidP="355F4BE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</w:rPr>
            </w:pPr>
          </w:p>
          <w:p w14:paraId="4EB4E6CE" w14:textId="5D4DFBC5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Hill,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Polityka społeczna we współczesnym świecie. Analiza porównawcza</w:t>
            </w:r>
            <w:r w:rsidRPr="00580F1F">
              <w:rPr>
                <w:rFonts w:ascii="Corbel" w:hAnsi="Corbel"/>
                <w:sz w:val="24"/>
                <w:szCs w:val="24"/>
              </w:rPr>
              <w:t>, tł. P. Sadura, Warszawa 2010.</w:t>
            </w:r>
          </w:p>
          <w:p w14:paraId="0D0740FC" w14:textId="13C09C32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Jarosz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Polacy we współczesnej Europie</w:t>
            </w:r>
            <w:r w:rsidRPr="00580F1F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6A54B659" w14:textId="5F34E5A8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Klebaniuk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Oblicza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14:paraId="4EE45404" w14:textId="46C2E8F1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Klebaniuk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Fenomen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14:paraId="2877F592" w14:textId="33DA8E53" w:rsidR="000E511C" w:rsidRPr="00580F1F" w:rsidRDefault="41A4B9CF" w:rsidP="355F4B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mallCaps/>
                <w:color w:val="000000"/>
                <w:sz w:val="24"/>
                <w:szCs w:val="24"/>
              </w:rPr>
            </w:pPr>
            <w:r w:rsidRPr="355F4BE3">
              <w:rPr>
                <w:rFonts w:ascii="Corbel" w:hAnsi="Corbel"/>
                <w:sz w:val="24"/>
                <w:szCs w:val="24"/>
              </w:rPr>
              <w:t xml:space="preserve">A. Makarewicz-Marcinkiewicz, </w:t>
            </w:r>
            <w:r w:rsidRPr="355F4BE3">
              <w:rPr>
                <w:rFonts w:ascii="Corbel" w:hAnsi="Corbel"/>
                <w:i/>
                <w:iCs/>
                <w:sz w:val="24"/>
                <w:szCs w:val="24"/>
              </w:rPr>
              <w:t>Nierówności społeczne na drodze do zrównoważonego rozwoju: problem polityki społecznej i gospodarczej</w:t>
            </w:r>
            <w:r w:rsidRPr="355F4BE3">
              <w:rPr>
                <w:rFonts w:ascii="Corbel" w:hAnsi="Corbel"/>
                <w:sz w:val="24"/>
                <w:szCs w:val="24"/>
              </w:rPr>
              <w:t>, Toruń 2015.</w:t>
            </w:r>
          </w:p>
        </w:tc>
      </w:tr>
      <w:tr w:rsidR="0085747A" w:rsidRPr="00580F1F" w14:paraId="1B31F233" w14:textId="77777777" w:rsidTr="355F4BE3">
        <w:trPr>
          <w:trHeight w:val="397"/>
        </w:trPr>
        <w:tc>
          <w:tcPr>
            <w:tcW w:w="7513" w:type="dxa"/>
          </w:tcPr>
          <w:p w14:paraId="3D399247" w14:textId="77777777" w:rsidR="0085747A" w:rsidRPr="00580F1F" w:rsidRDefault="0085747A" w:rsidP="00E7060E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355F4BE3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4B51148" w14:textId="6760DEF9" w:rsidR="355F4BE3" w:rsidRDefault="355F4BE3" w:rsidP="355F4BE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</w:rPr>
            </w:pPr>
          </w:p>
          <w:p w14:paraId="64AD7366" w14:textId="4B644212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Danecka,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Partycypacja wykluczonych: wyzwania dla polityki społecznej</w:t>
            </w:r>
            <w:r w:rsidRPr="00580F1F">
              <w:rPr>
                <w:rFonts w:ascii="Corbel" w:hAnsi="Corbel"/>
                <w:sz w:val="24"/>
                <w:szCs w:val="24"/>
              </w:rPr>
              <w:t>, Warszawa 2014 r.</w:t>
            </w:r>
          </w:p>
          <w:p w14:paraId="6D310670" w14:textId="60478CD2" w:rsidR="000E511C" w:rsidRPr="00580F1F" w:rsidRDefault="000E511C" w:rsidP="00E7060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 xml:space="preserve">K. Marzec-Holka (red.), </w:t>
            </w:r>
            <w:r w:rsidRPr="00580F1F">
              <w:rPr>
                <w:rFonts w:ascii="Corbel" w:hAnsi="Corbel"/>
                <w:b w:val="0"/>
                <w:i/>
                <w:smallCaps w:val="0"/>
                <w:szCs w:val="24"/>
              </w:rPr>
              <w:t>Kapitał społeczny a nierówności – kumulacja i dystrybucja</w:t>
            </w:r>
            <w:r w:rsidRPr="00580F1F">
              <w:rPr>
                <w:rFonts w:ascii="Corbel" w:hAnsi="Corbel"/>
                <w:b w:val="0"/>
                <w:smallCaps w:val="0"/>
                <w:szCs w:val="24"/>
              </w:rPr>
              <w:t>, Bydgoszcz 2009.</w:t>
            </w:r>
          </w:p>
          <w:p w14:paraId="0CD0F698" w14:textId="33F23DCA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K. Podemski (red),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Spór o społeczne znaczenie społecznych nierówności</w:t>
            </w:r>
            <w:r w:rsidRPr="00580F1F">
              <w:rPr>
                <w:rFonts w:ascii="Corbel" w:hAnsi="Corbel"/>
                <w:sz w:val="24"/>
                <w:szCs w:val="24"/>
              </w:rPr>
              <w:t>, Poznań 2009.</w:t>
            </w:r>
          </w:p>
          <w:p w14:paraId="4790DB18" w14:textId="6F393EA1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b/>
                <w:smallCaps/>
                <w:color w:val="000000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A. Zborowski (red.),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Człowiek – Społeczeństwo - Przestrzeń</w:t>
            </w:r>
            <w:r w:rsidR="00580F1F">
              <w:rPr>
                <w:rFonts w:ascii="Corbel" w:hAnsi="Corbel"/>
                <w:sz w:val="24"/>
                <w:szCs w:val="24"/>
              </w:rPr>
              <w:t>, Myczkowce-Kraków 2011</w:t>
            </w:r>
            <w:r w:rsidRPr="00580F1F">
              <w:rPr>
                <w:rFonts w:ascii="Corbel" w:hAnsi="Corbel"/>
                <w:sz w:val="24"/>
                <w:szCs w:val="24"/>
              </w:rPr>
              <w:t>.</w:t>
            </w:r>
            <w:r w:rsidRPr="00580F1F">
              <w:t xml:space="preserve"> </w:t>
            </w:r>
          </w:p>
        </w:tc>
      </w:tr>
    </w:tbl>
    <w:p w14:paraId="418C8D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1FC1D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E511C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829F9" w14:textId="77777777" w:rsidR="004C1D82" w:rsidRDefault="004C1D82" w:rsidP="00C16ABF">
      <w:pPr>
        <w:spacing w:after="0" w:line="240" w:lineRule="auto"/>
      </w:pPr>
      <w:r>
        <w:separator/>
      </w:r>
    </w:p>
  </w:endnote>
  <w:endnote w:type="continuationSeparator" w:id="0">
    <w:p w14:paraId="49C0321C" w14:textId="77777777" w:rsidR="004C1D82" w:rsidRDefault="004C1D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0429626"/>
      <w:docPartObj>
        <w:docPartGallery w:val="Page Numbers (Bottom of Page)"/>
        <w:docPartUnique/>
      </w:docPartObj>
    </w:sdtPr>
    <w:sdtContent>
      <w:p w14:paraId="3D57C262" w14:textId="11429BFD" w:rsidR="000E511C" w:rsidRDefault="009D0DA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0D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C906A9" w14:textId="77777777" w:rsidR="000E511C" w:rsidRDefault="000E5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7532F" w14:textId="77777777" w:rsidR="004C1D82" w:rsidRDefault="004C1D82" w:rsidP="00C16ABF">
      <w:pPr>
        <w:spacing w:after="0" w:line="240" w:lineRule="auto"/>
      </w:pPr>
      <w:r>
        <w:separator/>
      </w:r>
    </w:p>
  </w:footnote>
  <w:footnote w:type="continuationSeparator" w:id="0">
    <w:p w14:paraId="1BDAF44E" w14:textId="77777777" w:rsidR="004C1D82" w:rsidRDefault="004C1D82" w:rsidP="00C16ABF">
      <w:pPr>
        <w:spacing w:after="0" w:line="240" w:lineRule="auto"/>
      </w:pPr>
      <w:r>
        <w:continuationSeparator/>
      </w:r>
    </w:p>
  </w:footnote>
  <w:footnote w:id="1">
    <w:p w14:paraId="26C1ED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4576746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26"/>
    <w:rsid w:val="000A296F"/>
    <w:rsid w:val="000A2A28"/>
    <w:rsid w:val="000A3CDF"/>
    <w:rsid w:val="000B192D"/>
    <w:rsid w:val="000B28EE"/>
    <w:rsid w:val="000B3E37"/>
    <w:rsid w:val="000D04B0"/>
    <w:rsid w:val="000E511C"/>
    <w:rsid w:val="000F1C57"/>
    <w:rsid w:val="000F5615"/>
    <w:rsid w:val="00115EF5"/>
    <w:rsid w:val="001173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E7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65028"/>
    <w:rsid w:val="003A0A5B"/>
    <w:rsid w:val="003A1176"/>
    <w:rsid w:val="003C0BAE"/>
    <w:rsid w:val="003D18A9"/>
    <w:rsid w:val="003D4B0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4DA"/>
    <w:rsid w:val="00435C82"/>
    <w:rsid w:val="004362C6"/>
    <w:rsid w:val="00437FA2"/>
    <w:rsid w:val="00445970"/>
    <w:rsid w:val="00461EFC"/>
    <w:rsid w:val="004652C2"/>
    <w:rsid w:val="004706D1"/>
    <w:rsid w:val="004707B3"/>
    <w:rsid w:val="00471326"/>
    <w:rsid w:val="0047598D"/>
    <w:rsid w:val="004840FD"/>
    <w:rsid w:val="00484EA9"/>
    <w:rsid w:val="00490F7D"/>
    <w:rsid w:val="00491678"/>
    <w:rsid w:val="004968E2"/>
    <w:rsid w:val="004970DD"/>
    <w:rsid w:val="004A3EEA"/>
    <w:rsid w:val="004A4D1F"/>
    <w:rsid w:val="004C1D82"/>
    <w:rsid w:val="004D5282"/>
    <w:rsid w:val="004F1551"/>
    <w:rsid w:val="004F55A3"/>
    <w:rsid w:val="00502F1A"/>
    <w:rsid w:val="0050496F"/>
    <w:rsid w:val="00513B6F"/>
    <w:rsid w:val="00517C63"/>
    <w:rsid w:val="005361B5"/>
    <w:rsid w:val="005363C4"/>
    <w:rsid w:val="00536BDE"/>
    <w:rsid w:val="00543ACC"/>
    <w:rsid w:val="0056696D"/>
    <w:rsid w:val="00580F1F"/>
    <w:rsid w:val="0059484D"/>
    <w:rsid w:val="00596CDD"/>
    <w:rsid w:val="005A0855"/>
    <w:rsid w:val="005A3196"/>
    <w:rsid w:val="005C080F"/>
    <w:rsid w:val="005C55E5"/>
    <w:rsid w:val="005C696A"/>
    <w:rsid w:val="005D311E"/>
    <w:rsid w:val="005E6E85"/>
    <w:rsid w:val="005F31D2"/>
    <w:rsid w:val="0061029B"/>
    <w:rsid w:val="006146B0"/>
    <w:rsid w:val="00617230"/>
    <w:rsid w:val="00621CE1"/>
    <w:rsid w:val="00627FC9"/>
    <w:rsid w:val="00640A2C"/>
    <w:rsid w:val="00647FA8"/>
    <w:rsid w:val="00650C5F"/>
    <w:rsid w:val="00654934"/>
    <w:rsid w:val="006620D9"/>
    <w:rsid w:val="00671958"/>
    <w:rsid w:val="00675843"/>
    <w:rsid w:val="00696477"/>
    <w:rsid w:val="00696A97"/>
    <w:rsid w:val="006C16FF"/>
    <w:rsid w:val="006D050F"/>
    <w:rsid w:val="006D5CC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D78"/>
    <w:rsid w:val="00745302"/>
    <w:rsid w:val="007461D6"/>
    <w:rsid w:val="00746EC8"/>
    <w:rsid w:val="00756EA1"/>
    <w:rsid w:val="00763BF1"/>
    <w:rsid w:val="00766FD4"/>
    <w:rsid w:val="007720FB"/>
    <w:rsid w:val="0078168C"/>
    <w:rsid w:val="00787C2A"/>
    <w:rsid w:val="00790E27"/>
    <w:rsid w:val="007A4022"/>
    <w:rsid w:val="007A6E6E"/>
    <w:rsid w:val="007C3299"/>
    <w:rsid w:val="007C3BCC"/>
    <w:rsid w:val="007C4546"/>
    <w:rsid w:val="007C6B3E"/>
    <w:rsid w:val="007D6E56"/>
    <w:rsid w:val="007E4758"/>
    <w:rsid w:val="007F4155"/>
    <w:rsid w:val="0081554D"/>
    <w:rsid w:val="0081707E"/>
    <w:rsid w:val="00831427"/>
    <w:rsid w:val="008370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385"/>
    <w:rsid w:val="00997F14"/>
    <w:rsid w:val="009A280F"/>
    <w:rsid w:val="009A78D9"/>
    <w:rsid w:val="009B003C"/>
    <w:rsid w:val="009C3E31"/>
    <w:rsid w:val="009C54AE"/>
    <w:rsid w:val="009C788E"/>
    <w:rsid w:val="009D0DA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BDD"/>
    <w:rsid w:val="00AD1146"/>
    <w:rsid w:val="00AD23D2"/>
    <w:rsid w:val="00AD27D3"/>
    <w:rsid w:val="00AD66D6"/>
    <w:rsid w:val="00AE1160"/>
    <w:rsid w:val="00AE1BEE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9E0"/>
    <w:rsid w:val="00B57909"/>
    <w:rsid w:val="00B607DB"/>
    <w:rsid w:val="00B66529"/>
    <w:rsid w:val="00B735D6"/>
    <w:rsid w:val="00B75946"/>
    <w:rsid w:val="00B8056E"/>
    <w:rsid w:val="00B819C8"/>
    <w:rsid w:val="00B82308"/>
    <w:rsid w:val="00B90885"/>
    <w:rsid w:val="00B94630"/>
    <w:rsid w:val="00BB520A"/>
    <w:rsid w:val="00BD3869"/>
    <w:rsid w:val="00BD55D4"/>
    <w:rsid w:val="00BD66E9"/>
    <w:rsid w:val="00BD6FF4"/>
    <w:rsid w:val="00BE723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D87"/>
    <w:rsid w:val="00D74119"/>
    <w:rsid w:val="00D75942"/>
    <w:rsid w:val="00D8075B"/>
    <w:rsid w:val="00D8678B"/>
    <w:rsid w:val="00DA2114"/>
    <w:rsid w:val="00DB6021"/>
    <w:rsid w:val="00DD2E02"/>
    <w:rsid w:val="00DE09C0"/>
    <w:rsid w:val="00DE4A14"/>
    <w:rsid w:val="00DE52B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60E"/>
    <w:rsid w:val="00E72121"/>
    <w:rsid w:val="00E742AA"/>
    <w:rsid w:val="00E77E88"/>
    <w:rsid w:val="00E8107D"/>
    <w:rsid w:val="00E960BB"/>
    <w:rsid w:val="00EA2074"/>
    <w:rsid w:val="00EA310A"/>
    <w:rsid w:val="00EA4832"/>
    <w:rsid w:val="00EA4E9D"/>
    <w:rsid w:val="00EC4899"/>
    <w:rsid w:val="00ED03AB"/>
    <w:rsid w:val="00ED1A88"/>
    <w:rsid w:val="00ED32D2"/>
    <w:rsid w:val="00EE32DE"/>
    <w:rsid w:val="00EE5457"/>
    <w:rsid w:val="00F070AB"/>
    <w:rsid w:val="00F12FA6"/>
    <w:rsid w:val="00F17567"/>
    <w:rsid w:val="00F25667"/>
    <w:rsid w:val="00F27A7B"/>
    <w:rsid w:val="00F37575"/>
    <w:rsid w:val="00F526AF"/>
    <w:rsid w:val="00F617C3"/>
    <w:rsid w:val="00F7066B"/>
    <w:rsid w:val="00F7133C"/>
    <w:rsid w:val="00F76E4B"/>
    <w:rsid w:val="00F83B28"/>
    <w:rsid w:val="00F90004"/>
    <w:rsid w:val="00F974DA"/>
    <w:rsid w:val="00FA46E5"/>
    <w:rsid w:val="00FB0ED1"/>
    <w:rsid w:val="00FB7DBA"/>
    <w:rsid w:val="00FC1C25"/>
    <w:rsid w:val="00FC3F45"/>
    <w:rsid w:val="00FD503F"/>
    <w:rsid w:val="00FD7589"/>
    <w:rsid w:val="00FF016A"/>
    <w:rsid w:val="00FF1401"/>
    <w:rsid w:val="00FF5E7D"/>
    <w:rsid w:val="015EDB8F"/>
    <w:rsid w:val="1BCB3AD2"/>
    <w:rsid w:val="27A31106"/>
    <w:rsid w:val="2B474ADA"/>
    <w:rsid w:val="34672D01"/>
    <w:rsid w:val="355F4BE3"/>
    <w:rsid w:val="3BEA70E7"/>
    <w:rsid w:val="41A4B9CF"/>
    <w:rsid w:val="45D35A11"/>
    <w:rsid w:val="4690B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4C70"/>
  <w15:docId w15:val="{0146FCF2-C61B-4155-BF3A-EED86DC7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F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F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F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F1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481CD-C9A9-4610-84B7-DB6632702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791</Words>
  <Characters>4746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37</cp:revision>
  <cp:lastPrinted>2019-02-06T12:12:00Z</cp:lastPrinted>
  <dcterms:created xsi:type="dcterms:W3CDTF">2019-06-27T20:56:00Z</dcterms:created>
  <dcterms:modified xsi:type="dcterms:W3CDTF">2025-11-12T10:35:00Z</dcterms:modified>
</cp:coreProperties>
</file>